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0ACAF9B1"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End w:id="1"/>
      <w:bookmarkEnd w:id="2"/>
      <w:bookmarkEnd w:id="3"/>
      <w:r w:rsidR="001F21F3">
        <w:rPr>
          <w:rStyle w:val="Strong"/>
          <w:b/>
          <w:bCs w:val="0"/>
          <w:sz w:val="24"/>
          <w:szCs w:val="24"/>
        </w:rPr>
        <w:t>41-w001-24</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178278C7"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6D21A3">
        <w:rPr>
          <w:rFonts w:ascii="Calibri" w:hAnsi="Calibri" w:cs="Calibri"/>
          <w:lang w:val="en-GB"/>
        </w:rPr>
        <w:t>Tenderer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14E51677"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w:t>
      </w:r>
      <w:r w:rsidR="006D21A3">
        <w:rPr>
          <w:rFonts w:ascii="Calibri" w:hAnsi="Calibri" w:cs="Calibri"/>
          <w:lang w:val="en-GB"/>
        </w:rPr>
        <w:t>Procuring Entity</w:t>
      </w:r>
      <w:r w:rsidRPr="00487A5C">
        <w:rPr>
          <w:rFonts w:ascii="Calibri" w:hAnsi="Calibri" w:cs="Calibri"/>
          <w:lang w:val="en-GB"/>
        </w:rPr>
        <w:t xml:space="preserve">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764"/>
        <w:gridCol w:w="1512"/>
      </w:tblGrid>
      <w:tr w:rsidR="006E17EC" w:rsidRPr="00487A5C" w14:paraId="63269C81" w14:textId="77777777" w:rsidTr="00767D67">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764"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512"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767D67">
        <w:trPr>
          <w:cantSplit/>
          <w:tblHeader/>
        </w:trPr>
        <w:tc>
          <w:tcPr>
            <w:tcW w:w="2430" w:type="dxa"/>
            <w:shd w:val="clear" w:color="auto" w:fill="auto"/>
            <w:vAlign w:val="center"/>
          </w:tcPr>
          <w:p w14:paraId="5B4EEC3C" w14:textId="38551245" w:rsidR="006E17EC" w:rsidRPr="00767D67" w:rsidRDefault="00DE3F38" w:rsidP="006E17EC">
            <w:pPr>
              <w:pStyle w:val="TableContents"/>
              <w:rPr>
                <w:rFonts w:asciiTheme="minorHAnsi" w:hAnsiTheme="minorHAnsi"/>
                <w:sz w:val="22"/>
                <w:szCs w:val="22"/>
                <w:lang w:eastAsia="en-US"/>
              </w:rPr>
            </w:pPr>
            <w:r w:rsidRPr="00767D67">
              <w:rPr>
                <w:rFonts w:asciiTheme="minorHAnsi" w:hAnsiTheme="minorHAnsi"/>
                <w:sz w:val="22"/>
                <w:szCs w:val="22"/>
                <w:lang w:eastAsia="en-US"/>
              </w:rPr>
              <w:t xml:space="preserve">Firm/consortium’s experience and reputation </w:t>
            </w:r>
            <w:r w:rsidR="00B52A14" w:rsidRPr="00767D67">
              <w:rPr>
                <w:rFonts w:asciiTheme="minorHAnsi" w:hAnsiTheme="minorHAnsi"/>
                <w:sz w:val="22"/>
                <w:szCs w:val="22"/>
                <w:lang w:eastAsia="en-US"/>
              </w:rPr>
              <w:t>with</w:t>
            </w:r>
            <w:r w:rsidRPr="00767D67">
              <w:rPr>
                <w:rFonts w:asciiTheme="minorHAnsi" w:hAnsiTheme="minorHAnsi"/>
                <w:sz w:val="22"/>
                <w:szCs w:val="22"/>
                <w:lang w:eastAsia="en-US"/>
              </w:rPr>
              <w:t xml:space="preserve"> similar </w:t>
            </w:r>
            <w:r w:rsidR="00AD3DBB" w:rsidRPr="00767D67">
              <w:rPr>
                <w:rFonts w:asciiTheme="minorHAnsi" w:hAnsiTheme="minorHAnsi"/>
                <w:sz w:val="22"/>
                <w:szCs w:val="22"/>
                <w:lang w:eastAsia="en-US"/>
              </w:rPr>
              <w:t xml:space="preserve">supply of </w:t>
            </w:r>
            <w:r w:rsidR="002340EA" w:rsidRPr="00767D67">
              <w:rPr>
                <w:rFonts w:asciiTheme="minorHAnsi" w:hAnsiTheme="minorHAnsi"/>
                <w:sz w:val="22"/>
                <w:szCs w:val="22"/>
                <w:lang w:eastAsia="en-US"/>
              </w:rPr>
              <w:t>Works</w:t>
            </w:r>
          </w:p>
        </w:tc>
        <w:tc>
          <w:tcPr>
            <w:tcW w:w="5764" w:type="dxa"/>
            <w:shd w:val="clear" w:color="auto" w:fill="auto"/>
          </w:tcPr>
          <w:p w14:paraId="0C0E5C51" w14:textId="77777777" w:rsidR="006E17EC" w:rsidRPr="00767D67" w:rsidRDefault="001F7734" w:rsidP="005B38E4">
            <w:pPr>
              <w:pStyle w:val="TableContents"/>
              <w:numPr>
                <w:ilvl w:val="0"/>
                <w:numId w:val="3"/>
              </w:numPr>
              <w:rPr>
                <w:rFonts w:asciiTheme="minorHAnsi" w:hAnsiTheme="minorHAnsi"/>
                <w:sz w:val="22"/>
                <w:szCs w:val="22"/>
              </w:rPr>
            </w:pPr>
            <w:r w:rsidRPr="00767D67">
              <w:rPr>
                <w:rFonts w:asciiTheme="minorHAnsi" w:hAnsiTheme="minorHAnsi"/>
                <w:sz w:val="22"/>
                <w:szCs w:val="22"/>
              </w:rPr>
              <w:t>Having certificate of registration- 5 marks</w:t>
            </w:r>
          </w:p>
          <w:p w14:paraId="0BE9C083" w14:textId="77777777" w:rsidR="001F7734" w:rsidRPr="00767D67" w:rsidRDefault="001F7734" w:rsidP="005B38E4">
            <w:pPr>
              <w:pStyle w:val="TableContents"/>
              <w:numPr>
                <w:ilvl w:val="0"/>
                <w:numId w:val="3"/>
              </w:numPr>
              <w:rPr>
                <w:rFonts w:asciiTheme="minorHAnsi" w:hAnsiTheme="minorHAnsi"/>
                <w:sz w:val="22"/>
                <w:szCs w:val="22"/>
              </w:rPr>
            </w:pPr>
            <w:r w:rsidRPr="00767D67">
              <w:rPr>
                <w:rFonts w:asciiTheme="minorHAnsi" w:hAnsiTheme="minorHAnsi"/>
                <w:sz w:val="22"/>
                <w:szCs w:val="22"/>
              </w:rPr>
              <w:t>Provide valid operational license- 5 marks</w:t>
            </w:r>
          </w:p>
          <w:p w14:paraId="3ADDF29E" w14:textId="5D480E42" w:rsidR="001F7734" w:rsidRPr="00767D67" w:rsidRDefault="001F7734" w:rsidP="005B38E4">
            <w:pPr>
              <w:pStyle w:val="TableContents"/>
              <w:numPr>
                <w:ilvl w:val="0"/>
                <w:numId w:val="3"/>
              </w:numPr>
              <w:rPr>
                <w:rFonts w:asciiTheme="minorHAnsi" w:hAnsiTheme="minorHAnsi"/>
                <w:sz w:val="22"/>
                <w:szCs w:val="22"/>
              </w:rPr>
            </w:pPr>
            <w:r w:rsidRPr="00767D67">
              <w:rPr>
                <w:rFonts w:asciiTheme="minorHAnsi" w:hAnsiTheme="minorHAnsi"/>
                <w:sz w:val="22"/>
                <w:szCs w:val="22"/>
              </w:rPr>
              <w:t>High performance in executing similar projects(Provide at least 2 references from previous contracts that similar to the project- 10 marks</w:t>
            </w:r>
          </w:p>
        </w:tc>
        <w:tc>
          <w:tcPr>
            <w:tcW w:w="1512" w:type="dxa"/>
            <w:shd w:val="clear" w:color="auto" w:fill="auto"/>
            <w:vAlign w:val="center"/>
          </w:tcPr>
          <w:p w14:paraId="6FB170A3" w14:textId="3EBC6D94" w:rsidR="006E17EC" w:rsidRPr="00767D67" w:rsidRDefault="00767D67" w:rsidP="006E17EC">
            <w:pPr>
              <w:pStyle w:val="TableContents"/>
              <w:jc w:val="center"/>
              <w:rPr>
                <w:rFonts w:asciiTheme="minorHAnsi" w:hAnsiTheme="minorHAnsi"/>
                <w:sz w:val="22"/>
                <w:szCs w:val="22"/>
                <w:lang w:eastAsia="en-US"/>
              </w:rPr>
            </w:pPr>
            <w:r w:rsidRPr="00767D67">
              <w:rPr>
                <w:rFonts w:asciiTheme="minorHAnsi" w:hAnsiTheme="minorHAnsi"/>
                <w:sz w:val="22"/>
                <w:szCs w:val="22"/>
                <w:lang w:eastAsia="en-US"/>
              </w:rPr>
              <w:t>20</w:t>
            </w:r>
          </w:p>
        </w:tc>
      </w:tr>
      <w:tr w:rsidR="006E17EC" w:rsidRPr="00487A5C" w14:paraId="613F68D6" w14:textId="77777777" w:rsidTr="00767D67">
        <w:trPr>
          <w:cantSplit/>
          <w:tblHeader/>
        </w:trPr>
        <w:tc>
          <w:tcPr>
            <w:tcW w:w="2430" w:type="dxa"/>
            <w:shd w:val="clear" w:color="auto" w:fill="auto"/>
            <w:vAlign w:val="center"/>
          </w:tcPr>
          <w:p w14:paraId="44102FCB" w14:textId="19DEBEED" w:rsidR="006E17EC" w:rsidRPr="00767D67" w:rsidRDefault="00AD3DBB" w:rsidP="006E17EC">
            <w:pPr>
              <w:pStyle w:val="TableContents"/>
              <w:rPr>
                <w:rFonts w:asciiTheme="minorHAnsi" w:hAnsiTheme="minorHAnsi"/>
                <w:sz w:val="22"/>
                <w:szCs w:val="22"/>
                <w:lang w:eastAsia="en-US"/>
              </w:rPr>
            </w:pPr>
            <w:r w:rsidRPr="00767D67">
              <w:rPr>
                <w:rFonts w:asciiTheme="minorHAnsi" w:hAnsiTheme="minorHAnsi"/>
                <w:sz w:val="22"/>
                <w:szCs w:val="22"/>
                <w:lang w:eastAsia="en-US"/>
              </w:rPr>
              <w:t>Delivery time</w:t>
            </w:r>
          </w:p>
        </w:tc>
        <w:tc>
          <w:tcPr>
            <w:tcW w:w="5764" w:type="dxa"/>
            <w:shd w:val="clear" w:color="auto" w:fill="auto"/>
          </w:tcPr>
          <w:p w14:paraId="6159BC0D" w14:textId="77777777" w:rsidR="006E17EC" w:rsidRPr="00767D67" w:rsidRDefault="001F7734" w:rsidP="001D3BEC">
            <w:pPr>
              <w:pStyle w:val="TableContents"/>
              <w:numPr>
                <w:ilvl w:val="0"/>
                <w:numId w:val="4"/>
              </w:numPr>
              <w:rPr>
                <w:rFonts w:asciiTheme="minorHAnsi" w:hAnsiTheme="minorHAnsi"/>
                <w:sz w:val="22"/>
                <w:szCs w:val="22"/>
              </w:rPr>
            </w:pPr>
            <w:r w:rsidRPr="00767D67">
              <w:rPr>
                <w:rFonts w:asciiTheme="minorHAnsi" w:hAnsiTheme="minorHAnsi"/>
                <w:sz w:val="22"/>
                <w:szCs w:val="22"/>
              </w:rPr>
              <w:t>Realistic timebound to meet deadline -15 marks</w:t>
            </w:r>
          </w:p>
          <w:p w14:paraId="4BA71FA2" w14:textId="70B50393" w:rsidR="001F7734" w:rsidRPr="00767D67" w:rsidRDefault="001F7734" w:rsidP="001D3BEC">
            <w:pPr>
              <w:pStyle w:val="TableContents"/>
              <w:numPr>
                <w:ilvl w:val="0"/>
                <w:numId w:val="4"/>
              </w:numPr>
              <w:rPr>
                <w:rFonts w:asciiTheme="minorHAnsi" w:hAnsiTheme="minorHAnsi"/>
                <w:sz w:val="22"/>
                <w:szCs w:val="22"/>
              </w:rPr>
            </w:pPr>
            <w:r w:rsidRPr="00767D67">
              <w:rPr>
                <w:rFonts w:asciiTheme="minorHAnsi" w:hAnsiTheme="minorHAnsi"/>
                <w:sz w:val="22"/>
                <w:szCs w:val="22"/>
              </w:rPr>
              <w:t>Clear and realistic schedule according to scope of works needed-15 marks</w:t>
            </w:r>
          </w:p>
        </w:tc>
        <w:tc>
          <w:tcPr>
            <w:tcW w:w="1512" w:type="dxa"/>
            <w:shd w:val="clear" w:color="auto" w:fill="auto"/>
            <w:vAlign w:val="center"/>
          </w:tcPr>
          <w:p w14:paraId="657554B4" w14:textId="360DCAE8" w:rsidR="006E17EC" w:rsidRPr="00767D67" w:rsidRDefault="00767D67" w:rsidP="006E17EC">
            <w:pPr>
              <w:pStyle w:val="TableContents"/>
              <w:jc w:val="center"/>
              <w:rPr>
                <w:rFonts w:asciiTheme="minorHAnsi" w:hAnsiTheme="minorHAnsi"/>
                <w:sz w:val="22"/>
                <w:szCs w:val="22"/>
                <w:lang w:eastAsia="en-US"/>
              </w:rPr>
            </w:pPr>
            <w:r w:rsidRPr="00767D67">
              <w:rPr>
                <w:rFonts w:asciiTheme="minorHAnsi" w:hAnsiTheme="minorHAnsi"/>
                <w:sz w:val="22"/>
                <w:szCs w:val="22"/>
                <w:lang w:eastAsia="en-US"/>
              </w:rPr>
              <w:t>30</w:t>
            </w:r>
          </w:p>
        </w:tc>
      </w:tr>
      <w:tr w:rsidR="006E17EC" w:rsidRPr="00487A5C" w14:paraId="7395E14D" w14:textId="77777777" w:rsidTr="00767D67">
        <w:trPr>
          <w:cantSplit/>
          <w:tblHeader/>
        </w:trPr>
        <w:tc>
          <w:tcPr>
            <w:tcW w:w="2430" w:type="dxa"/>
            <w:shd w:val="clear" w:color="auto" w:fill="auto"/>
            <w:vAlign w:val="center"/>
          </w:tcPr>
          <w:p w14:paraId="58A5C5B6" w14:textId="1ED32BD4" w:rsidR="006E17EC" w:rsidRPr="00767D67" w:rsidRDefault="001F7734" w:rsidP="006E17EC">
            <w:pPr>
              <w:pStyle w:val="TableContents"/>
              <w:rPr>
                <w:rFonts w:asciiTheme="minorHAnsi" w:hAnsiTheme="minorHAnsi"/>
                <w:sz w:val="22"/>
                <w:szCs w:val="22"/>
                <w:lang w:eastAsia="en-US"/>
              </w:rPr>
            </w:pPr>
            <w:r w:rsidRPr="00767D67">
              <w:rPr>
                <w:rFonts w:asciiTheme="minorHAnsi" w:hAnsiTheme="minorHAnsi"/>
                <w:sz w:val="22"/>
                <w:szCs w:val="22"/>
                <w:lang w:eastAsia="en-US"/>
              </w:rPr>
              <w:t>Technical</w:t>
            </w:r>
          </w:p>
        </w:tc>
        <w:tc>
          <w:tcPr>
            <w:tcW w:w="5764" w:type="dxa"/>
            <w:shd w:val="clear" w:color="auto" w:fill="auto"/>
          </w:tcPr>
          <w:p w14:paraId="1641A7E7" w14:textId="17EAC36B" w:rsidR="006E17EC" w:rsidRPr="00767D67" w:rsidRDefault="00767D67" w:rsidP="00635A59">
            <w:pPr>
              <w:pStyle w:val="TableContents"/>
              <w:numPr>
                <w:ilvl w:val="0"/>
                <w:numId w:val="5"/>
              </w:numPr>
              <w:rPr>
                <w:rFonts w:asciiTheme="minorHAnsi" w:hAnsiTheme="minorHAnsi"/>
                <w:sz w:val="22"/>
                <w:szCs w:val="22"/>
              </w:rPr>
            </w:pPr>
            <w:r w:rsidRPr="00767D67">
              <w:rPr>
                <w:rFonts w:asciiTheme="minorHAnsi" w:hAnsiTheme="minorHAnsi"/>
                <w:sz w:val="22"/>
                <w:szCs w:val="22"/>
              </w:rPr>
              <w:t>Technical expertise of crew and number of years of experience-15 marks</w:t>
            </w:r>
          </w:p>
          <w:p w14:paraId="23A8F695" w14:textId="53597428" w:rsidR="00767D67" w:rsidRPr="00767D67" w:rsidRDefault="00767D67" w:rsidP="00635A59">
            <w:pPr>
              <w:pStyle w:val="TableContents"/>
              <w:numPr>
                <w:ilvl w:val="0"/>
                <w:numId w:val="5"/>
              </w:numPr>
              <w:rPr>
                <w:rFonts w:asciiTheme="minorHAnsi" w:hAnsiTheme="minorHAnsi"/>
                <w:sz w:val="22"/>
                <w:szCs w:val="22"/>
              </w:rPr>
            </w:pPr>
            <w:r w:rsidRPr="00767D67">
              <w:rPr>
                <w:rFonts w:asciiTheme="minorHAnsi" w:hAnsiTheme="minorHAnsi"/>
                <w:sz w:val="22"/>
                <w:szCs w:val="22"/>
              </w:rPr>
              <w:t>Bill of quantity (BOQ) -quotation-20 marks</w:t>
            </w:r>
          </w:p>
        </w:tc>
        <w:tc>
          <w:tcPr>
            <w:tcW w:w="1512" w:type="dxa"/>
            <w:shd w:val="clear" w:color="auto" w:fill="auto"/>
            <w:vAlign w:val="center"/>
          </w:tcPr>
          <w:p w14:paraId="240875A4" w14:textId="2B40BB6F" w:rsidR="006E17EC" w:rsidRPr="00767D67" w:rsidRDefault="00767D67" w:rsidP="006E17EC">
            <w:pPr>
              <w:pStyle w:val="TableContents"/>
              <w:jc w:val="center"/>
              <w:rPr>
                <w:rFonts w:asciiTheme="minorHAnsi" w:hAnsiTheme="minorHAnsi"/>
                <w:sz w:val="22"/>
                <w:szCs w:val="22"/>
                <w:lang w:eastAsia="en-US"/>
              </w:rPr>
            </w:pPr>
            <w:r w:rsidRPr="00767D67">
              <w:rPr>
                <w:rFonts w:asciiTheme="minorHAnsi" w:hAnsiTheme="minorHAnsi"/>
                <w:sz w:val="22"/>
                <w:szCs w:val="22"/>
                <w:lang w:eastAsia="en-US"/>
              </w:rPr>
              <w:t>35</w:t>
            </w:r>
          </w:p>
        </w:tc>
      </w:tr>
      <w:tr w:rsidR="006E17EC" w:rsidRPr="00487A5C" w14:paraId="59453870" w14:textId="77777777" w:rsidTr="00767D67">
        <w:trPr>
          <w:cantSplit/>
          <w:tblHeader/>
        </w:trPr>
        <w:tc>
          <w:tcPr>
            <w:tcW w:w="2430" w:type="dxa"/>
            <w:shd w:val="clear" w:color="auto" w:fill="auto"/>
            <w:vAlign w:val="center"/>
          </w:tcPr>
          <w:p w14:paraId="57F1472D" w14:textId="25554480" w:rsidR="006E17EC" w:rsidRPr="00767D67" w:rsidRDefault="00767D67"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Other criteria</w:t>
            </w:r>
          </w:p>
        </w:tc>
        <w:tc>
          <w:tcPr>
            <w:tcW w:w="5764" w:type="dxa"/>
            <w:shd w:val="clear" w:color="auto" w:fill="auto"/>
          </w:tcPr>
          <w:p w14:paraId="375ED5B7" w14:textId="6876A5B4" w:rsidR="006E17EC" w:rsidRPr="00767D67" w:rsidRDefault="00767D67"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Compliance to all necessary requirements-15marks</w:t>
            </w:r>
          </w:p>
        </w:tc>
        <w:tc>
          <w:tcPr>
            <w:tcW w:w="1512" w:type="dxa"/>
            <w:shd w:val="clear" w:color="auto" w:fill="auto"/>
            <w:vAlign w:val="center"/>
          </w:tcPr>
          <w:p w14:paraId="4C399CE7" w14:textId="4E8CE404" w:rsidR="006E17EC" w:rsidRPr="00767D67" w:rsidRDefault="00767D67"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3849E8" w:rsidRPr="00487A5C" w14:paraId="465E49EB" w14:textId="77777777" w:rsidTr="00767D67">
        <w:trPr>
          <w:cantSplit/>
          <w:trHeight w:val="650"/>
          <w:tblHeader/>
        </w:trPr>
        <w:tc>
          <w:tcPr>
            <w:tcW w:w="8194"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512"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ins w:id="15" w:author="Sven Erik" w:date="2020-08-26T15:47:00Z">
        <w:r w:rsidR="00726DFC">
          <w:rPr>
            <w:rFonts w:ascii="Calibri" w:hAnsi="Calibri"/>
            <w:b/>
            <w:lang w:val="en-GB"/>
          </w:rPr>
          <w:t>(</w:t>
        </w:r>
      </w:ins>
      <w:r w:rsidRPr="00487A5C">
        <w:rPr>
          <w:rFonts w:ascii="Calibri" w:hAnsi="Calibri"/>
          <w:b/>
          <w:lang w:val="en-GB"/>
        </w:rPr>
        <w:t>tc / lc</w:t>
      </w:r>
      <w:ins w:id="16"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7" w:name="_Hlk26877853"/>
      <w:r w:rsidRPr="00487A5C">
        <w:rPr>
          <w:rFonts w:ascii="Calibri" w:hAnsi="Calibri"/>
          <w:sz w:val="20"/>
          <w:szCs w:val="20"/>
          <w:lang w:val="en-GB"/>
        </w:rPr>
        <w:lastRenderedPageBreak/>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7"/>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8"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0581A05" w:rsidR="00726DFC" w:rsidRPr="00487A5C" w:rsidRDefault="00726DFC" w:rsidP="00FA6787">
      <w:pPr>
        <w:ind w:left="1701"/>
        <w:rPr>
          <w:rFonts w:ascii="Calibri" w:hAnsi="Calibri"/>
          <w:sz w:val="20"/>
          <w:szCs w:val="20"/>
          <w:lang w:val="en-GB"/>
        </w:rPr>
      </w:pP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4744ED">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49900E" w14:textId="77777777" w:rsidR="004744ED" w:rsidRDefault="004744ED">
      <w:r>
        <w:separator/>
      </w:r>
    </w:p>
  </w:endnote>
  <w:endnote w:type="continuationSeparator" w:id="0">
    <w:p w14:paraId="37F514BE" w14:textId="77777777" w:rsidR="004744ED" w:rsidRDefault="00474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34B4F" w:rsidRPr="00C34B4F">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34B4F" w:rsidRPr="00C34B4F">
      <w:rPr>
        <w:noProof/>
        <w:color w:val="17365D" w:themeColor="text2" w:themeShade="BF"/>
        <w:lang w:val="sv-SE"/>
      </w:rPr>
      <w:t>4</w:t>
    </w:r>
    <w:r>
      <w:rPr>
        <w:color w:val="17365D" w:themeColor="text2" w:themeShade="BF"/>
      </w:rPr>
      <w:fldChar w:fldCharType="end"/>
    </w:r>
  </w:p>
  <w:p w14:paraId="213B5D63" w14:textId="72C6FD07" w:rsidR="00D15CF2" w:rsidRDefault="004878F3" w:rsidP="004878F3">
    <w:pPr>
      <w:pStyle w:val="Footer"/>
    </w:pPr>
    <w:r>
      <w:fldChar w:fldCharType="begin"/>
    </w:r>
    <w:r>
      <w:instrText xml:space="preserve"> DATE \@ "yyyy-MM-dd" </w:instrText>
    </w:r>
    <w:r>
      <w:fldChar w:fldCharType="separate"/>
    </w:r>
    <w:r w:rsidR="001F21F3">
      <w:rPr>
        <w:noProof/>
      </w:rPr>
      <w:t>2024-02-27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7DAE5" w14:textId="77777777" w:rsidR="004744ED" w:rsidRDefault="004744ED">
      <w:r>
        <w:separator/>
      </w:r>
    </w:p>
  </w:footnote>
  <w:footnote w:type="continuationSeparator" w:id="0">
    <w:p w14:paraId="37760CDC" w14:textId="77777777" w:rsidR="004744ED" w:rsidRDefault="00474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71D2DDB6"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51906684">
    <w:abstractNumId w:val="2"/>
  </w:num>
  <w:num w:numId="2" w16cid:durableId="979262993">
    <w:abstractNumId w:val="7"/>
  </w:num>
  <w:num w:numId="3" w16cid:durableId="245457027">
    <w:abstractNumId w:val="6"/>
  </w:num>
  <w:num w:numId="4" w16cid:durableId="1108812061">
    <w:abstractNumId w:val="5"/>
  </w:num>
  <w:num w:numId="5" w16cid:durableId="484662286">
    <w:abstractNumId w:val="0"/>
  </w:num>
  <w:num w:numId="6" w16cid:durableId="253781990">
    <w:abstractNumId w:val="4"/>
  </w:num>
  <w:num w:numId="7" w16cid:durableId="1081683526">
    <w:abstractNumId w:val="1"/>
  </w:num>
  <w:num w:numId="8" w16cid:durableId="166697764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1F3"/>
    <w:rsid w:val="001F2BF0"/>
    <w:rsid w:val="001F2C4E"/>
    <w:rsid w:val="001F4793"/>
    <w:rsid w:val="001F552E"/>
    <w:rsid w:val="001F560F"/>
    <w:rsid w:val="001F5616"/>
    <w:rsid w:val="001F5F7F"/>
    <w:rsid w:val="001F61D2"/>
    <w:rsid w:val="001F71C5"/>
    <w:rsid w:val="001F7734"/>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4F0A"/>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4ACD"/>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4ED"/>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34FD"/>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21A3"/>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67D67"/>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37D"/>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157E"/>
    <w:rsid w:val="00C22EBF"/>
    <w:rsid w:val="00C239E3"/>
    <w:rsid w:val="00C23A97"/>
    <w:rsid w:val="00C26ABB"/>
    <w:rsid w:val="00C27F1C"/>
    <w:rsid w:val="00C30227"/>
    <w:rsid w:val="00C308A2"/>
    <w:rsid w:val="00C3124F"/>
    <w:rsid w:val="00C31B9C"/>
    <w:rsid w:val="00C32770"/>
    <w:rsid w:val="00C342F6"/>
    <w:rsid w:val="00C34B4F"/>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0F0"/>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0AF502-6D4D-4C55-B530-A682EA8723E5}">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25</TotalTime>
  <Pages>4</Pages>
  <Words>725</Words>
  <Characters>4136</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2016-10-18T02:57:00Z</cp:lastPrinted>
  <dcterms:created xsi:type="dcterms:W3CDTF">2024-02-22T04:18:00Z</dcterms:created>
  <dcterms:modified xsi:type="dcterms:W3CDTF">2024-02-27T08:27:00Z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